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9603F" w14:textId="3AB65C86" w:rsidR="00590B26" w:rsidRPr="00590B26" w:rsidRDefault="00127A12" w:rsidP="00590B26">
      <w:pPr>
        <w:jc w:val="center"/>
        <w:rPr>
          <w:b/>
          <w:bCs/>
          <w:sz w:val="28"/>
          <w:szCs w:val="28"/>
          <w:u w:val="single"/>
        </w:rPr>
      </w:pPr>
      <w:r>
        <w:rPr>
          <w:b/>
          <w:bCs/>
          <w:sz w:val="28"/>
          <w:szCs w:val="28"/>
          <w:u w:val="single"/>
        </w:rPr>
        <w:t>The Purchasing Experience</w:t>
      </w:r>
    </w:p>
    <w:p w14:paraId="302713DC" w14:textId="77777777" w:rsidR="00590B26" w:rsidRDefault="00590B26" w:rsidP="00590B26"/>
    <w:p w14:paraId="034E23FC" w14:textId="26EF4353" w:rsidR="00590B26" w:rsidRDefault="00590B26" w:rsidP="00590B26">
      <w:r>
        <w:t xml:space="preserve">The Packaging Accelerated Timeline Help (PATH) True-Validated packaging solution is a digital asset; it is IP in the form of a data set that integrates seamlessly into any Quality Management System (software or paper-based) and represents the digital transformation of medical packaging.  As such, the possession of this digital asset in any form, must be closely monitored and usage is strictly limited to the </w:t>
      </w:r>
      <w:del w:id="0" w:author="Roy Morgan" w:date="2023-01-30T16:28:00Z">
        <w:r w:rsidDel="00081926">
          <w:delText xml:space="preserve">properly </w:delText>
        </w:r>
      </w:del>
      <w:ins w:id="1" w:author="Roy Morgan" w:date="2023-01-30T16:28:00Z">
        <w:r w:rsidR="00081926">
          <w:t xml:space="preserve">legally </w:t>
        </w:r>
      </w:ins>
      <w:r>
        <w:t xml:space="preserve">licensed purchaser.  Eagle Medical Packaging, Sterilization, Inc. (EMPS) will provide </w:t>
      </w:r>
      <w:ins w:id="2" w:author="Roy Morgan" w:date="2023-01-30T16:28:00Z">
        <w:r w:rsidR="00081926">
          <w:t xml:space="preserve">initial review of </w:t>
        </w:r>
      </w:ins>
      <w:r>
        <w:t xml:space="preserve">the data set in a format that restricts printing, digital capture, sharing, alteration, and generally discourages the unlawful dissemination of the document set.  </w:t>
      </w:r>
      <w:ins w:id="3" w:author="Roy Morgan" w:date="2023-01-30T16:29:00Z">
        <w:r w:rsidR="00081926">
          <w:t xml:space="preserve">Upon completion of purchase all restrictions are removed.  However, </w:t>
        </w:r>
      </w:ins>
      <w:del w:id="4" w:author="Roy Morgan" w:date="2023-01-30T16:29:00Z">
        <w:r w:rsidDel="00081926">
          <w:delText>T</w:delText>
        </w:r>
      </w:del>
      <w:ins w:id="5" w:author="Roy Morgan" w:date="2023-01-30T16:29:00Z">
        <w:r w:rsidR="00081926">
          <w:t>t</w:t>
        </w:r>
      </w:ins>
      <w:r>
        <w:t>he only permissible dissemination of the document set is inclusion in your FDA submission</w:t>
      </w:r>
      <w:ins w:id="6" w:author="Roy Morgan" w:date="2023-01-30T16:29:00Z">
        <w:r w:rsidR="00081926">
          <w:t>(s)</w:t>
        </w:r>
      </w:ins>
      <w:ins w:id="7" w:author="Roy Morgan" w:date="2023-01-30T16:30:00Z">
        <w:r w:rsidR="00081926">
          <w:t>, within the confines of your primary corporate entity, not including subsidiaries, affiliates, agents, or assigns</w:t>
        </w:r>
      </w:ins>
      <w:r>
        <w:t>; any other usage is prohibited</w:t>
      </w:r>
      <w:r w:rsidR="00763A55">
        <w:t>,</w:t>
      </w:r>
      <w:r>
        <w:t xml:space="preserve"> and </w:t>
      </w:r>
      <w:r w:rsidR="00582C72">
        <w:t>unauthorized</w:t>
      </w:r>
      <w:r w:rsidR="00763A55">
        <w:t xml:space="preserve"> reproduction, </w:t>
      </w:r>
      <w:r w:rsidR="00582C72">
        <w:t>possession</w:t>
      </w:r>
      <w:r w:rsidR="00763A55">
        <w:t>, or dissemination</w:t>
      </w:r>
      <w:r w:rsidR="00582C72">
        <w:t xml:space="preserve"> will be </w:t>
      </w:r>
      <w:r>
        <w:t>p</w:t>
      </w:r>
      <w:r w:rsidR="00582C72">
        <w:t>rosecuted to the fullest extent allowed</w:t>
      </w:r>
      <w:r>
        <w:t xml:space="preserve"> by law.  </w:t>
      </w:r>
    </w:p>
    <w:p w14:paraId="67C73EE1" w14:textId="77777777" w:rsidR="00590B26" w:rsidRPr="00C054FE" w:rsidRDefault="00590B26" w:rsidP="00590B26">
      <w:pPr>
        <w:rPr>
          <w:b/>
          <w:bCs/>
          <w:sz w:val="24"/>
          <w:szCs w:val="24"/>
          <w:u w:val="single"/>
        </w:rPr>
      </w:pPr>
      <w:r w:rsidRPr="00C054FE">
        <w:rPr>
          <w:b/>
          <w:bCs/>
          <w:sz w:val="24"/>
          <w:szCs w:val="24"/>
          <w:u w:val="single"/>
        </w:rPr>
        <w:t>IP Escrow</w:t>
      </w:r>
    </w:p>
    <w:p w14:paraId="61C430C1" w14:textId="49737F79" w:rsidR="00590B26" w:rsidRDefault="00590B26" w:rsidP="00590B26">
      <w:r>
        <w:t xml:space="preserve">Intellectual Property Escrow service providers facilitate the transfer of </w:t>
      </w:r>
      <w:r w:rsidR="008F43E7">
        <w:t xml:space="preserve">high-value </w:t>
      </w:r>
      <w:r>
        <w:t>digital assets by acting as an intermediary through which the IP, and the funds for purchasing the IP are funneled.  Both the funds and the IP are held in escrow while final signatures are gathered.  The release of funds and IP happens simultaneously once both parties agree that all prerequisites have been satisfied.  The process to consummate the transfer is</w:t>
      </w:r>
      <w:r w:rsidR="008F43E7">
        <w:t xml:space="preserve"> lengthy, but these controls are in place to protect both the buyer and the seller.  Here is the workflow</w:t>
      </w:r>
      <w:r>
        <w:t xml:space="preserve">: </w:t>
      </w:r>
    </w:p>
    <w:p w14:paraId="3E8F45FD" w14:textId="77777777" w:rsidR="00590B26" w:rsidRDefault="00590B26" w:rsidP="00590B26"/>
    <w:p w14:paraId="2A3D5501" w14:textId="1BEADE04" w:rsidR="00CB637F" w:rsidRDefault="00582C72" w:rsidP="00915C73">
      <w:pPr>
        <w:pStyle w:val="ListParagraph"/>
        <w:numPr>
          <w:ilvl w:val="0"/>
          <w:numId w:val="4"/>
        </w:numPr>
        <w:spacing w:line="360" w:lineRule="auto"/>
      </w:pPr>
      <w:r>
        <w:t>M</w:t>
      </w:r>
      <w:r w:rsidR="00915C73">
        <w:t xml:space="preserve">edical Device </w:t>
      </w:r>
      <w:ins w:id="8" w:author="Roy Morgan" w:date="2023-01-30T16:35:00Z">
        <w:r w:rsidR="00081926">
          <w:t xml:space="preserve">Original Equipment </w:t>
        </w:r>
      </w:ins>
      <w:r w:rsidR="00915C73">
        <w:t>Manufacturer (</w:t>
      </w:r>
      <w:del w:id="9" w:author="Roy Morgan" w:date="2023-01-30T16:32:00Z">
        <w:r w:rsidR="00915C73" w:rsidDel="00081926">
          <w:delText>MDM</w:delText>
        </w:r>
      </w:del>
      <w:ins w:id="10" w:author="Roy Morgan" w:date="2023-01-30T16:34:00Z">
        <w:r w:rsidR="00081926">
          <w:t>OEM</w:t>
        </w:r>
      </w:ins>
      <w:r w:rsidR="00915C73">
        <w:t xml:space="preserve">) creates account on </w:t>
      </w:r>
      <w:r w:rsidR="005A4160">
        <w:t>the Eagle Medical (</w:t>
      </w:r>
      <w:r w:rsidR="00915C73">
        <w:t>EMPS</w:t>
      </w:r>
      <w:r w:rsidR="005A4160">
        <w:t>)</w:t>
      </w:r>
      <w:r w:rsidR="00915C73">
        <w:t xml:space="preserve"> web</w:t>
      </w:r>
      <w:r w:rsidR="001D0077">
        <w:t xml:space="preserve"> portal </w:t>
      </w:r>
    </w:p>
    <w:p w14:paraId="54F5B7F2" w14:textId="5493C624" w:rsidR="00582C72" w:rsidRDefault="00915C73" w:rsidP="00915C73">
      <w:pPr>
        <w:pStyle w:val="ListParagraph"/>
        <w:numPr>
          <w:ilvl w:val="0"/>
          <w:numId w:val="4"/>
        </w:numPr>
        <w:spacing w:line="360" w:lineRule="auto"/>
      </w:pPr>
      <w:r>
        <w:t xml:space="preserve"> </w:t>
      </w:r>
      <w:del w:id="11" w:author="Roy Morgan" w:date="2023-01-30T16:34:00Z">
        <w:r w:rsidR="00CB637F" w:rsidRPr="00CB637F" w:rsidDel="00081926">
          <w:delText>MDM</w:delText>
        </w:r>
      </w:del>
      <w:ins w:id="12" w:author="Roy Morgan" w:date="2023-01-30T16:34:00Z">
        <w:r w:rsidR="00081926">
          <w:t>OEM</w:t>
        </w:r>
      </w:ins>
      <w:r w:rsidR="00CB637F" w:rsidRPr="00CB637F">
        <w:t xml:space="preserve"> digitally signs </w:t>
      </w:r>
      <w:r w:rsidR="00CB637F">
        <w:t>‘</w:t>
      </w:r>
      <w:r w:rsidR="00CB637F" w:rsidRPr="00CB637F">
        <w:t>readiness checklist</w:t>
      </w:r>
      <w:r w:rsidR="00CB637F">
        <w:t>’</w:t>
      </w:r>
      <w:r w:rsidR="00CB637F" w:rsidRPr="00CB637F">
        <w:t xml:space="preserve"> to gain access to downloadables</w:t>
      </w:r>
    </w:p>
    <w:p w14:paraId="456F68B0" w14:textId="19FD6EEC" w:rsidR="005A4160" w:rsidRDefault="005A4160" w:rsidP="005A4160">
      <w:pPr>
        <w:pStyle w:val="ListParagraph"/>
        <w:numPr>
          <w:ilvl w:val="1"/>
          <w:numId w:val="4"/>
        </w:numPr>
        <w:spacing w:line="360" w:lineRule="auto"/>
        <w:rPr>
          <w:ins w:id="13" w:author="Roy Morgan" w:date="2023-01-30T16:36:00Z"/>
        </w:rPr>
      </w:pPr>
      <w:r>
        <w:t>Th</w:t>
      </w:r>
      <w:ins w:id="14" w:author="Michael Capaci" w:date="2023-02-14T14:57:00Z">
        <w:r w:rsidR="003B0EC1">
          <w:t>e readiness</w:t>
        </w:r>
      </w:ins>
      <w:del w:id="15" w:author="Michael Capaci" w:date="2023-02-14T14:57:00Z">
        <w:r w:rsidDel="003B0EC1">
          <w:delText>is</w:delText>
        </w:r>
      </w:del>
      <w:r>
        <w:t xml:space="preserve"> checklist protects </w:t>
      </w:r>
      <w:r w:rsidR="001D0077">
        <w:t xml:space="preserve">the </w:t>
      </w:r>
      <w:del w:id="16" w:author="Roy Morgan" w:date="2023-01-30T16:34:00Z">
        <w:r w:rsidR="001D0077" w:rsidDel="00081926">
          <w:delText>MDM</w:delText>
        </w:r>
      </w:del>
      <w:ins w:id="17" w:author="Roy Morgan" w:date="2023-01-30T16:34:00Z">
        <w:r w:rsidR="00081926">
          <w:t>OEM</w:t>
        </w:r>
      </w:ins>
      <w:r w:rsidR="001D0077">
        <w:t>’s</w:t>
      </w:r>
      <w:r>
        <w:t xml:space="preserve"> investment by </w:t>
      </w:r>
      <w:del w:id="18" w:author="Michael Capaci" w:date="2023-02-14T14:58:00Z">
        <w:r w:rsidDel="003B0EC1">
          <w:delText xml:space="preserve">ensuring </w:delText>
        </w:r>
      </w:del>
      <w:ins w:id="19" w:author="Michael Capaci" w:date="2023-02-14T14:58:00Z">
        <w:r w:rsidR="003B0EC1">
          <w:t>confirming</w:t>
        </w:r>
        <w:r w:rsidR="003B0EC1">
          <w:t xml:space="preserve"> </w:t>
        </w:r>
      </w:ins>
      <w:del w:id="20" w:author="Michael Capaci" w:date="2023-02-14T14:58:00Z">
        <w:r w:rsidDel="003B0EC1">
          <w:delText xml:space="preserve">that </w:delText>
        </w:r>
      </w:del>
      <w:r>
        <w:t>c</w:t>
      </w:r>
      <w:r w:rsidR="00AE2A8C">
        <w:t>ritical</w:t>
      </w:r>
      <w:r>
        <w:t xml:space="preserve"> </w:t>
      </w:r>
      <w:r w:rsidR="00D44E88">
        <w:t>benchmark</w:t>
      </w:r>
      <w:ins w:id="21" w:author="Michael Capaci" w:date="2023-02-14T14:58:00Z">
        <w:r w:rsidR="003B0EC1">
          <w:t>s</w:t>
        </w:r>
      </w:ins>
      <w:del w:id="22" w:author="Michael Capaci" w:date="2023-02-14T14:58:00Z">
        <w:r w:rsidR="00D44E88" w:rsidDel="003B0EC1">
          <w:delText>s</w:delText>
        </w:r>
      </w:del>
      <w:ins w:id="23" w:author="Michael Capaci" w:date="2023-02-14T14:59:00Z">
        <w:r w:rsidR="003B0EC1">
          <w:t>,</w:t>
        </w:r>
      </w:ins>
      <w:del w:id="24" w:author="Michael Capaci" w:date="2023-02-14T14:59:00Z">
        <w:r w:rsidR="00D44E88" w:rsidDel="003B0EC1">
          <w:delText xml:space="preserve"> </w:delText>
        </w:r>
      </w:del>
      <w:del w:id="25" w:author="Michael Capaci" w:date="2023-02-14T14:58:00Z">
        <w:r w:rsidR="00D44E88" w:rsidDel="003B0EC1">
          <w:delText>have been met</w:delText>
        </w:r>
      </w:del>
      <w:ins w:id="26" w:author="Michael Capaci" w:date="2023-02-14T14:57:00Z">
        <w:r w:rsidR="003B0EC1">
          <w:t xml:space="preserve"> </w:t>
        </w:r>
      </w:ins>
      <w:ins w:id="27" w:author="Roy Morgan" w:date="2023-01-30T16:36:00Z">
        <w:del w:id="28" w:author="Michael Capaci" w:date="2023-02-14T14:57:00Z">
          <w:r w:rsidR="006D3A46" w:rsidDel="003B0EC1">
            <w:delText xml:space="preserve">; </w:delText>
          </w:r>
        </w:del>
        <w:r w:rsidR="006D3A46">
          <w:t>AND</w:t>
        </w:r>
      </w:ins>
    </w:p>
    <w:p w14:paraId="0935919B" w14:textId="1DD984F2" w:rsidR="006D3A46" w:rsidRDefault="006D3A46" w:rsidP="005A4160">
      <w:pPr>
        <w:pStyle w:val="ListParagraph"/>
        <w:numPr>
          <w:ilvl w:val="1"/>
          <w:numId w:val="4"/>
        </w:numPr>
        <w:spacing w:line="360" w:lineRule="auto"/>
      </w:pPr>
      <w:ins w:id="29" w:author="Roy Morgan" w:date="2023-01-30T16:36:00Z">
        <w:r>
          <w:t>Necessary data and deliverables to EMPS are immediately available</w:t>
        </w:r>
      </w:ins>
    </w:p>
    <w:p w14:paraId="2D9C7D5A" w14:textId="64F639FA" w:rsidR="00763A55" w:rsidRDefault="000954A0" w:rsidP="00915C73">
      <w:pPr>
        <w:pStyle w:val="ListParagraph"/>
        <w:numPr>
          <w:ilvl w:val="0"/>
          <w:numId w:val="4"/>
        </w:numPr>
        <w:spacing w:line="360" w:lineRule="auto"/>
      </w:pPr>
      <w:del w:id="30" w:author="Roy Morgan" w:date="2023-01-30T16:34:00Z">
        <w:r w:rsidDel="00081926">
          <w:delText>MDM</w:delText>
        </w:r>
      </w:del>
      <w:ins w:id="31" w:author="Roy Morgan" w:date="2023-01-30T16:34:00Z">
        <w:r w:rsidR="00081926">
          <w:t>OEM</w:t>
        </w:r>
      </w:ins>
      <w:r>
        <w:t xml:space="preserve"> downloads eBook #</w:t>
      </w:r>
      <w:r w:rsidR="00763A55">
        <w:t>3, Mutual NDA, and PATH contract</w:t>
      </w:r>
    </w:p>
    <w:p w14:paraId="55DFD019" w14:textId="551B0DFA" w:rsidR="00763A55" w:rsidRDefault="00763A55" w:rsidP="00915C73">
      <w:pPr>
        <w:pStyle w:val="ListParagraph"/>
        <w:numPr>
          <w:ilvl w:val="0"/>
          <w:numId w:val="4"/>
        </w:numPr>
        <w:spacing w:line="360" w:lineRule="auto"/>
      </w:pPr>
      <w:r>
        <w:t>EMPS/</w:t>
      </w:r>
      <w:del w:id="32" w:author="Roy Morgan" w:date="2023-01-30T16:34:00Z">
        <w:r w:rsidDel="00081926">
          <w:delText>MDM</w:delText>
        </w:r>
      </w:del>
      <w:ins w:id="33" w:author="Roy Morgan" w:date="2023-01-30T16:34:00Z">
        <w:r w:rsidR="00081926">
          <w:t>OEM</w:t>
        </w:r>
      </w:ins>
      <w:r>
        <w:t xml:space="preserve"> sign mutual NDA</w:t>
      </w:r>
    </w:p>
    <w:p w14:paraId="410E442E" w14:textId="09F407B7" w:rsidR="000954A0" w:rsidRDefault="00763A55" w:rsidP="00915C73">
      <w:pPr>
        <w:pStyle w:val="ListParagraph"/>
        <w:numPr>
          <w:ilvl w:val="0"/>
          <w:numId w:val="4"/>
        </w:numPr>
        <w:spacing w:line="360" w:lineRule="auto"/>
      </w:pPr>
      <w:del w:id="34" w:author="Roy Morgan" w:date="2023-01-30T16:34:00Z">
        <w:r w:rsidRPr="00763A55" w:rsidDel="00081926">
          <w:delText>MDM</w:delText>
        </w:r>
      </w:del>
      <w:ins w:id="35" w:author="Roy Morgan" w:date="2023-01-30T16:34:00Z">
        <w:r w:rsidR="00081926">
          <w:t>OEM</w:t>
        </w:r>
      </w:ins>
      <w:r w:rsidRPr="00763A55">
        <w:t xml:space="preserve"> uploads critical info such as their top</w:t>
      </w:r>
      <w:r w:rsidR="00AE2A8C">
        <w:t>-</w:t>
      </w:r>
      <w:r w:rsidRPr="00763A55">
        <w:t>level assembly drawing (released data only)</w:t>
      </w:r>
      <w:r w:rsidR="00961E7C">
        <w:t xml:space="preserve"> </w:t>
      </w:r>
      <w:r w:rsidR="000954A0">
        <w:t>for evaluation</w:t>
      </w:r>
    </w:p>
    <w:p w14:paraId="197CC7A4" w14:textId="1B91CB46" w:rsidR="00590B26" w:rsidRDefault="00763A55" w:rsidP="00915C73">
      <w:pPr>
        <w:pStyle w:val="ListParagraph"/>
        <w:numPr>
          <w:ilvl w:val="0"/>
          <w:numId w:val="4"/>
        </w:numPr>
        <w:spacing w:line="360" w:lineRule="auto"/>
      </w:pPr>
      <w:r w:rsidRPr="00763A55">
        <w:t xml:space="preserve">EMPS evaluates drawing and </w:t>
      </w:r>
      <w:r w:rsidR="00590B26">
        <w:t xml:space="preserve">verifies that PATH is a viable solution for the specific medical device configuration </w:t>
      </w:r>
    </w:p>
    <w:p w14:paraId="132A41C5" w14:textId="7E7AC89D" w:rsidR="00582C72" w:rsidRDefault="001D0077" w:rsidP="00915C73">
      <w:pPr>
        <w:pStyle w:val="ListParagraph"/>
        <w:numPr>
          <w:ilvl w:val="0"/>
          <w:numId w:val="4"/>
        </w:numPr>
        <w:spacing w:line="360" w:lineRule="auto"/>
      </w:pPr>
      <w:r>
        <w:t>EMPS sends q</w:t>
      </w:r>
      <w:r w:rsidR="00590B26">
        <w:t xml:space="preserve">uote </w:t>
      </w:r>
      <w:r w:rsidR="00582C72">
        <w:t xml:space="preserve">for </w:t>
      </w:r>
      <w:r>
        <w:t xml:space="preserve">PATH </w:t>
      </w:r>
      <w:del w:id="36" w:author="Roy Morgan" w:date="2023-01-30T16:37:00Z">
        <w:r w:rsidR="00582C72" w:rsidDel="006D3A46">
          <w:delText xml:space="preserve">doc set + </w:delText>
        </w:r>
      </w:del>
      <w:ins w:id="37" w:author="Roy Morgan" w:date="2023-01-30T16:37:00Z">
        <w:r w:rsidR="006D3A46">
          <w:t xml:space="preserve">routine </w:t>
        </w:r>
      </w:ins>
      <w:ins w:id="38" w:author="Roy Morgan" w:date="2023-01-30T16:38:00Z">
        <w:r w:rsidR="006D3A46">
          <w:t xml:space="preserve">production to </w:t>
        </w:r>
      </w:ins>
      <w:r w:rsidR="00582C72">
        <w:t>10K unit</w:t>
      </w:r>
      <w:ins w:id="39" w:author="Roy Morgan" w:date="2023-01-30T16:38:00Z">
        <w:r w:rsidR="006D3A46">
          <w:t>s/yr.</w:t>
        </w:r>
      </w:ins>
      <w:r w:rsidR="00582C72">
        <w:t xml:space="preserve"> pricing</w:t>
      </w:r>
      <w:r w:rsidR="008F43E7">
        <w:t>, along with credit terms</w:t>
      </w:r>
      <w:del w:id="40" w:author="Roy Morgan" w:date="2023-01-30T16:38:00Z">
        <w:r w:rsidR="008F43E7" w:rsidDel="006D3A46">
          <w:delText xml:space="preserve"> doc</w:delText>
        </w:r>
      </w:del>
    </w:p>
    <w:p w14:paraId="0969A5DA" w14:textId="20ECB2C1" w:rsidR="00CB637F" w:rsidRDefault="00CB637F" w:rsidP="00915C73">
      <w:pPr>
        <w:pStyle w:val="ListParagraph"/>
        <w:numPr>
          <w:ilvl w:val="0"/>
          <w:numId w:val="4"/>
        </w:numPr>
        <w:spacing w:line="360" w:lineRule="auto"/>
        <w:rPr>
          <w:ins w:id="41" w:author="Roy Morgan" w:date="2023-01-30T16:50:00Z"/>
        </w:rPr>
      </w:pPr>
      <w:del w:id="42" w:author="Roy Morgan" w:date="2023-01-30T16:34:00Z">
        <w:r w:rsidRPr="00CB637F" w:rsidDel="00081926">
          <w:delText>MDM</w:delText>
        </w:r>
      </w:del>
      <w:ins w:id="43" w:author="Roy Morgan" w:date="2023-01-30T16:34:00Z">
        <w:r w:rsidR="00081926">
          <w:t>OEM</w:t>
        </w:r>
      </w:ins>
      <w:r w:rsidRPr="00CB637F">
        <w:t xml:space="preserve"> submits $5K nonrefundable deposit</w:t>
      </w:r>
      <w:r w:rsidR="001D0077">
        <w:t xml:space="preserve">, which is </w:t>
      </w:r>
      <w:r w:rsidRPr="00CB637F">
        <w:t>fully creditable to PATH or custom development</w:t>
      </w:r>
      <w:r w:rsidR="001D0077">
        <w:t xml:space="preserve"> project</w:t>
      </w:r>
    </w:p>
    <w:p w14:paraId="3392538E" w14:textId="6EFECD4F" w:rsidR="00134AE9" w:rsidDel="00C34447" w:rsidRDefault="00134AE9" w:rsidP="00C34447">
      <w:pPr>
        <w:pStyle w:val="ListParagraph"/>
        <w:numPr>
          <w:ilvl w:val="0"/>
          <w:numId w:val="4"/>
        </w:numPr>
        <w:spacing w:line="360" w:lineRule="auto"/>
        <w:rPr>
          <w:del w:id="44" w:author="Roy Morgan" w:date="2023-01-30T17:10:00Z"/>
        </w:rPr>
      </w:pPr>
    </w:p>
    <w:p w14:paraId="1B06F4C3" w14:textId="1204169A" w:rsidR="00590B26" w:rsidRDefault="00CB637F" w:rsidP="00CB637F">
      <w:pPr>
        <w:pStyle w:val="ListParagraph"/>
        <w:numPr>
          <w:ilvl w:val="0"/>
          <w:numId w:val="4"/>
        </w:numPr>
        <w:spacing w:line="360" w:lineRule="auto"/>
      </w:pPr>
      <w:del w:id="45" w:author="Roy Morgan" w:date="2023-01-30T16:34:00Z">
        <w:r w:rsidDel="00081926">
          <w:delText>MDM</w:delText>
        </w:r>
      </w:del>
      <w:ins w:id="46" w:author="Roy Morgan" w:date="2023-01-30T16:34:00Z">
        <w:r w:rsidR="00081926">
          <w:t>OEM</w:t>
        </w:r>
      </w:ins>
      <w:r>
        <w:t xml:space="preserve"> downloads LockLizard;</w:t>
      </w:r>
      <w:r w:rsidR="000954A0" w:rsidRPr="000954A0">
        <w:t xml:space="preserve"> </w:t>
      </w:r>
      <w:del w:id="47" w:author="Roy Morgan" w:date="2023-01-30T16:38:00Z">
        <w:r w:rsidR="000954A0" w:rsidRPr="000954A0" w:rsidDel="006D3A46">
          <w:delText xml:space="preserve">given </w:delText>
        </w:r>
      </w:del>
      <w:ins w:id="48" w:author="Roy Morgan" w:date="2023-01-30T16:38:00Z">
        <w:r w:rsidR="006D3A46">
          <w:t>allowing</w:t>
        </w:r>
        <w:r w:rsidR="006D3A46" w:rsidRPr="000954A0">
          <w:t xml:space="preserve"> </w:t>
        </w:r>
      </w:ins>
      <w:r w:rsidR="00AE2A8C">
        <w:t>24-hour</w:t>
      </w:r>
      <w:r w:rsidR="000954A0" w:rsidRPr="000954A0">
        <w:t xml:space="preserve"> access to </w:t>
      </w:r>
      <w:del w:id="49" w:author="Roy Morgan" w:date="2023-01-30T16:39:00Z">
        <w:r w:rsidR="000954A0" w:rsidRPr="000954A0" w:rsidDel="006D3A46">
          <w:delText xml:space="preserve">redacted </w:delText>
        </w:r>
      </w:del>
      <w:ins w:id="50" w:author="Roy Morgan" w:date="2023-01-30T16:39:00Z">
        <w:r w:rsidR="006D3A46">
          <w:t>restricted</w:t>
        </w:r>
        <w:r w:rsidR="006D3A46" w:rsidRPr="000954A0">
          <w:t xml:space="preserve"> </w:t>
        </w:r>
      </w:ins>
      <w:r w:rsidR="000954A0" w:rsidRPr="000954A0">
        <w:t xml:space="preserve">doc set to verify contents </w:t>
      </w:r>
    </w:p>
    <w:p w14:paraId="5A5F4C5D" w14:textId="77777777" w:rsidR="006D3A46" w:rsidRDefault="006D3A46" w:rsidP="006D3A46">
      <w:pPr>
        <w:pStyle w:val="ListParagraph"/>
        <w:numPr>
          <w:ilvl w:val="0"/>
          <w:numId w:val="4"/>
        </w:numPr>
        <w:spacing w:line="360" w:lineRule="auto"/>
        <w:rPr>
          <w:ins w:id="51" w:author="Roy Morgan" w:date="2023-01-30T16:41:00Z"/>
        </w:rPr>
      </w:pPr>
      <w:ins w:id="52" w:author="Roy Morgan" w:date="2023-01-30T16:41:00Z">
        <w:r>
          <w:t>OEM</w:t>
        </w:r>
        <w:r w:rsidRPr="00CB637F">
          <w:t xml:space="preserve"> provided with FDA Master File number; allowed time to verify MF on fda.gov</w:t>
        </w:r>
      </w:ins>
    </w:p>
    <w:p w14:paraId="74E88FDD" w14:textId="3C084EB4" w:rsidR="00590B26" w:rsidRDefault="00590B26" w:rsidP="00915C73">
      <w:pPr>
        <w:pStyle w:val="ListParagraph"/>
        <w:numPr>
          <w:ilvl w:val="0"/>
          <w:numId w:val="4"/>
        </w:numPr>
        <w:spacing w:line="360" w:lineRule="auto"/>
      </w:pPr>
      <w:del w:id="53" w:author="Roy Morgan" w:date="2023-01-30T16:34:00Z">
        <w:r w:rsidDel="00081926">
          <w:delText>MDM</w:delText>
        </w:r>
      </w:del>
      <w:ins w:id="54" w:author="Roy Morgan" w:date="2023-01-30T16:34:00Z">
        <w:r w:rsidR="00081926">
          <w:t>OEM</w:t>
        </w:r>
      </w:ins>
      <w:r>
        <w:t xml:space="preserve"> and EMPS formalize and sign </w:t>
      </w:r>
      <w:r w:rsidR="001D0077">
        <w:t xml:space="preserve">the </w:t>
      </w:r>
      <w:r>
        <w:t>PATH contract</w:t>
      </w:r>
    </w:p>
    <w:p w14:paraId="18E405E0" w14:textId="25C030F3" w:rsidR="00590B26" w:rsidRDefault="00590B26" w:rsidP="00915C73">
      <w:pPr>
        <w:pStyle w:val="ListParagraph"/>
        <w:numPr>
          <w:ilvl w:val="0"/>
          <w:numId w:val="4"/>
        </w:numPr>
        <w:spacing w:line="360" w:lineRule="auto"/>
      </w:pPr>
      <w:del w:id="55" w:author="Roy Morgan" w:date="2023-01-30T16:34:00Z">
        <w:r w:rsidDel="00081926">
          <w:delText>MDM</w:delText>
        </w:r>
      </w:del>
      <w:ins w:id="56" w:author="Roy Morgan" w:date="2023-01-30T16:34:00Z">
        <w:r w:rsidR="00081926">
          <w:t>OEM</w:t>
        </w:r>
      </w:ins>
      <w:r>
        <w:t xml:space="preserve"> and EMPS sign </w:t>
      </w:r>
      <w:r w:rsidR="001D0077">
        <w:t xml:space="preserve">the </w:t>
      </w:r>
      <w:r>
        <w:t>IP Escrow contract</w:t>
      </w:r>
    </w:p>
    <w:p w14:paraId="7EC22E20" w14:textId="268BAE0F" w:rsidR="00590B26" w:rsidRDefault="00590B26" w:rsidP="00915C73">
      <w:pPr>
        <w:pStyle w:val="ListParagraph"/>
        <w:numPr>
          <w:ilvl w:val="0"/>
          <w:numId w:val="4"/>
        </w:numPr>
        <w:spacing w:line="360" w:lineRule="auto"/>
      </w:pPr>
      <w:r>
        <w:t xml:space="preserve">EMPS uploads document set to the Escrow portal with specified security controls </w:t>
      </w:r>
    </w:p>
    <w:p w14:paraId="7A7073F6" w14:textId="5922A0C9" w:rsidR="00590B26" w:rsidRDefault="00590B26" w:rsidP="00915C73">
      <w:pPr>
        <w:pStyle w:val="ListParagraph"/>
        <w:numPr>
          <w:ilvl w:val="0"/>
          <w:numId w:val="4"/>
        </w:numPr>
        <w:spacing w:line="360" w:lineRule="auto"/>
      </w:pPr>
      <w:del w:id="57" w:author="Roy Morgan" w:date="2023-01-30T16:34:00Z">
        <w:r w:rsidDel="00081926">
          <w:delText>MDM</w:delText>
        </w:r>
      </w:del>
      <w:ins w:id="58" w:author="Roy Morgan" w:date="2023-01-30T16:34:00Z">
        <w:r w:rsidR="00081926">
          <w:t>OEM</w:t>
        </w:r>
      </w:ins>
      <w:r>
        <w:t xml:space="preserve"> transfers payment</w:t>
      </w:r>
      <w:r w:rsidR="000954A0">
        <w:t xml:space="preserve"> balance</w:t>
      </w:r>
      <w:r>
        <w:t xml:space="preserve"> to Escrow</w:t>
      </w:r>
    </w:p>
    <w:p w14:paraId="471DABC3" w14:textId="4D57725B" w:rsidR="00590B26" w:rsidRDefault="00590B26" w:rsidP="00915C73">
      <w:pPr>
        <w:pStyle w:val="ListParagraph"/>
        <w:numPr>
          <w:ilvl w:val="0"/>
          <w:numId w:val="4"/>
        </w:numPr>
        <w:spacing w:line="360" w:lineRule="auto"/>
      </w:pPr>
      <w:r>
        <w:t>Escrow agent verifies receipt of both IP and funds</w:t>
      </w:r>
    </w:p>
    <w:p w14:paraId="58533A5F" w14:textId="1D6E77A5" w:rsidR="00590B26" w:rsidRDefault="00590B26" w:rsidP="00915C73">
      <w:pPr>
        <w:pStyle w:val="ListParagraph"/>
        <w:numPr>
          <w:ilvl w:val="0"/>
          <w:numId w:val="4"/>
        </w:numPr>
        <w:spacing w:line="360" w:lineRule="auto"/>
      </w:pPr>
      <w:del w:id="59" w:author="Roy Morgan" w:date="2023-01-30T16:34:00Z">
        <w:r w:rsidDel="00081926">
          <w:lastRenderedPageBreak/>
          <w:delText>MDM</w:delText>
        </w:r>
      </w:del>
      <w:ins w:id="60" w:author="Roy Morgan" w:date="2023-01-30T16:34:00Z">
        <w:r w:rsidR="00081926">
          <w:t>OEM</w:t>
        </w:r>
      </w:ins>
      <w:r>
        <w:t xml:space="preserve"> given short term, </w:t>
      </w:r>
      <w:del w:id="61" w:author="Roy Morgan" w:date="2023-01-30T16:40:00Z">
        <w:r w:rsidDel="006D3A46">
          <w:delText xml:space="preserve">limited </w:delText>
        </w:r>
      </w:del>
      <w:ins w:id="62" w:author="Roy Morgan" w:date="2023-01-30T16:40:00Z">
        <w:r w:rsidR="006D3A46">
          <w:t xml:space="preserve">unrestricted </w:t>
        </w:r>
      </w:ins>
      <w:r>
        <w:t xml:space="preserve">access to the </w:t>
      </w:r>
      <w:del w:id="63" w:author="Roy Morgan" w:date="2023-01-30T16:41:00Z">
        <w:r w:rsidR="000954A0" w:rsidDel="006D3A46">
          <w:delText xml:space="preserve">unredacted </w:delText>
        </w:r>
      </w:del>
      <w:r>
        <w:t>document set to verify contents</w:t>
      </w:r>
      <w:ins w:id="64" w:author="Roy Morgan" w:date="2023-01-30T16:40:00Z">
        <w:r w:rsidR="006D3A46">
          <w:t xml:space="preserve"> and accessibility</w:t>
        </w:r>
      </w:ins>
    </w:p>
    <w:p w14:paraId="49FC54E9" w14:textId="5EBB8161" w:rsidR="00CB637F" w:rsidDel="006D3A46" w:rsidRDefault="00CB637F" w:rsidP="00915C73">
      <w:pPr>
        <w:pStyle w:val="ListParagraph"/>
        <w:numPr>
          <w:ilvl w:val="0"/>
          <w:numId w:val="4"/>
        </w:numPr>
        <w:spacing w:line="360" w:lineRule="auto"/>
        <w:rPr>
          <w:del w:id="65" w:author="Roy Morgan" w:date="2023-01-30T16:41:00Z"/>
        </w:rPr>
      </w:pPr>
      <w:del w:id="66" w:author="Roy Morgan" w:date="2023-01-30T16:34:00Z">
        <w:r w:rsidRPr="00CB637F" w:rsidDel="00081926">
          <w:delText>MDM</w:delText>
        </w:r>
      </w:del>
      <w:del w:id="67" w:author="Roy Morgan" w:date="2023-01-30T16:41:00Z">
        <w:r w:rsidRPr="00CB637F" w:rsidDel="006D3A46">
          <w:delText xml:space="preserve"> provided with FDA Master File number; allowed time to verify MF on fda.gov</w:delText>
        </w:r>
      </w:del>
    </w:p>
    <w:p w14:paraId="0BF322E2" w14:textId="3A635BDF" w:rsidR="00590B26" w:rsidRDefault="00590B26" w:rsidP="00915C73">
      <w:pPr>
        <w:pStyle w:val="ListParagraph"/>
        <w:numPr>
          <w:ilvl w:val="0"/>
          <w:numId w:val="4"/>
        </w:numPr>
        <w:spacing w:line="360" w:lineRule="auto"/>
      </w:pPr>
      <w:del w:id="68" w:author="Roy Morgan" w:date="2023-01-30T16:34:00Z">
        <w:r w:rsidDel="00081926">
          <w:delText>MDM</w:delText>
        </w:r>
      </w:del>
      <w:ins w:id="69" w:author="Roy Morgan" w:date="2023-01-30T16:34:00Z">
        <w:r w:rsidR="00081926">
          <w:t>OEM</w:t>
        </w:r>
      </w:ins>
      <w:r>
        <w:t xml:space="preserve"> and EMPS mutually green-light the transaction via secure conference call with escrow agent</w:t>
      </w:r>
    </w:p>
    <w:p w14:paraId="098DFFD0" w14:textId="15754312" w:rsidR="00590B26" w:rsidRDefault="00590B26" w:rsidP="00915C73">
      <w:pPr>
        <w:pStyle w:val="ListParagraph"/>
        <w:numPr>
          <w:ilvl w:val="0"/>
          <w:numId w:val="4"/>
        </w:numPr>
        <w:spacing w:line="360" w:lineRule="auto"/>
      </w:pPr>
      <w:r>
        <w:t xml:space="preserve">Escrow agent </w:t>
      </w:r>
      <w:del w:id="70" w:author="Roy Morgan" w:date="2023-01-30T16:42:00Z">
        <w:r w:rsidDel="006D3A46">
          <w:delText xml:space="preserve">'pushes the button' to </w:delText>
        </w:r>
      </w:del>
      <w:r>
        <w:t>release</w:t>
      </w:r>
      <w:ins w:id="71" w:author="Roy Morgan" w:date="2023-01-30T16:42:00Z">
        <w:r w:rsidR="006D3A46">
          <w:t>s</w:t>
        </w:r>
      </w:ins>
      <w:r>
        <w:t xml:space="preserve"> </w:t>
      </w:r>
      <w:del w:id="72" w:author="Roy Morgan" w:date="2023-01-30T16:42:00Z">
        <w:r w:rsidDel="006D3A46">
          <w:delText xml:space="preserve">the </w:delText>
        </w:r>
      </w:del>
      <w:r>
        <w:t>funds and IP to respective parties</w:t>
      </w:r>
    </w:p>
    <w:p w14:paraId="6AC87B7B" w14:textId="1F22A3F6" w:rsidR="00CB637F" w:rsidRDefault="00CB637F" w:rsidP="00915C73">
      <w:pPr>
        <w:pStyle w:val="ListParagraph"/>
        <w:numPr>
          <w:ilvl w:val="0"/>
          <w:numId w:val="4"/>
        </w:numPr>
        <w:spacing w:line="360" w:lineRule="auto"/>
      </w:pPr>
      <w:r>
        <w:t xml:space="preserve">Onus on </w:t>
      </w:r>
      <w:del w:id="73" w:author="Roy Morgan" w:date="2023-01-30T16:34:00Z">
        <w:r w:rsidDel="00081926">
          <w:delText>MDM</w:delText>
        </w:r>
      </w:del>
      <w:ins w:id="74" w:author="Roy Morgan" w:date="2023-01-30T16:34:00Z">
        <w:r w:rsidR="00081926">
          <w:t>OEM</w:t>
        </w:r>
      </w:ins>
      <w:r>
        <w:t xml:space="preserve"> to complete engineering rationale for adoption</w:t>
      </w:r>
      <w:ins w:id="75" w:author="Roy Morgan" w:date="2023-01-30T16:42:00Z">
        <w:r w:rsidR="006D3A46">
          <w:t xml:space="preserve"> with support from EMPS</w:t>
        </w:r>
      </w:ins>
    </w:p>
    <w:p w14:paraId="01BF9BB3" w14:textId="77777777" w:rsidR="00AE2A8C" w:rsidRDefault="00AE2A8C" w:rsidP="00B72568">
      <w:pPr>
        <w:spacing w:line="240" w:lineRule="auto"/>
        <w:jc w:val="center"/>
        <w:rPr>
          <w:b/>
          <w:bCs/>
          <w:sz w:val="28"/>
          <w:szCs w:val="28"/>
          <w:u w:val="single"/>
        </w:rPr>
      </w:pPr>
    </w:p>
    <w:p w14:paraId="61D9257D" w14:textId="47C23D89" w:rsidR="00CB637F" w:rsidRPr="00CB637F" w:rsidRDefault="00CB637F" w:rsidP="00B72568">
      <w:pPr>
        <w:spacing w:line="240" w:lineRule="auto"/>
        <w:jc w:val="center"/>
        <w:rPr>
          <w:b/>
          <w:bCs/>
          <w:sz w:val="28"/>
          <w:szCs w:val="28"/>
          <w:u w:val="single"/>
        </w:rPr>
      </w:pPr>
      <w:r w:rsidRPr="00CB637F">
        <w:rPr>
          <w:b/>
          <w:bCs/>
          <w:sz w:val="28"/>
          <w:szCs w:val="28"/>
          <w:u w:val="single"/>
        </w:rPr>
        <w:t>Document Set Table of Contents</w:t>
      </w:r>
    </w:p>
    <w:p w14:paraId="4CE216A8" w14:textId="0F532BF5" w:rsidR="00582C72" w:rsidDel="00AD20DD" w:rsidRDefault="00B72568" w:rsidP="00B72568">
      <w:pPr>
        <w:spacing w:line="240" w:lineRule="auto"/>
        <w:rPr>
          <w:del w:id="76" w:author="Michael Capaci" w:date="2023-02-10T11:22:00Z"/>
        </w:rPr>
      </w:pPr>
      <w:del w:id="77" w:author="Michael Capaci" w:date="2023-02-10T11:22:00Z">
        <w:r w:rsidDel="00AD20DD">
          <w:delText>Signed Q-Sub cover letter</w:delText>
        </w:r>
      </w:del>
    </w:p>
    <w:p w14:paraId="77B077A7" w14:textId="133F2A77" w:rsidR="00B72568" w:rsidDel="00AD20DD" w:rsidRDefault="00B72568" w:rsidP="00B72568">
      <w:pPr>
        <w:spacing w:line="240" w:lineRule="auto"/>
        <w:rPr>
          <w:del w:id="78" w:author="Michael Capaci" w:date="2023-02-10T11:22:00Z"/>
        </w:rPr>
      </w:pPr>
      <w:del w:id="79" w:author="Michael Capaci" w:date="2023-02-10T11:22:00Z">
        <w:r w:rsidDel="00AD20DD">
          <w:delText>Informational Meeting cover sheet FDA-3514</w:delText>
        </w:r>
      </w:del>
    </w:p>
    <w:p w14:paraId="4A4ECC5D" w14:textId="18DFB288" w:rsidR="00B72568" w:rsidDel="00AD20DD" w:rsidRDefault="00B72568" w:rsidP="00B72568">
      <w:pPr>
        <w:spacing w:line="240" w:lineRule="auto"/>
        <w:rPr>
          <w:del w:id="80" w:author="Michael Capaci" w:date="2023-02-10T11:22:00Z"/>
        </w:rPr>
      </w:pPr>
      <w:del w:id="81" w:author="Michael Capaci" w:date="2023-02-10T11:22:00Z">
        <w:r w:rsidDel="00AD20DD">
          <w:delText>PATH presentation</w:delText>
        </w:r>
      </w:del>
    </w:p>
    <w:p w14:paraId="570A2DCC" w14:textId="2B126E3E" w:rsidR="003D220C" w:rsidRDefault="003D220C" w:rsidP="00B72568">
      <w:pPr>
        <w:spacing w:line="240" w:lineRule="auto"/>
      </w:pPr>
      <w:r>
        <w:t>PATH package validation protocol</w:t>
      </w:r>
      <w:ins w:id="82" w:author="Jody Birks" w:date="2023-02-14T14:34:00Z">
        <w:r w:rsidR="0005578E">
          <w:t>/Report</w:t>
        </w:r>
      </w:ins>
    </w:p>
    <w:p w14:paraId="78382F5C" w14:textId="30E96CAC" w:rsidR="003D220C" w:rsidRPr="0005578E" w:rsidDel="003B0EC1" w:rsidRDefault="003D220C" w:rsidP="00B72568">
      <w:pPr>
        <w:spacing w:line="240" w:lineRule="auto"/>
        <w:rPr>
          <w:del w:id="83" w:author="Michael Capaci" w:date="2023-02-14T14:52:00Z"/>
          <w:strike/>
          <w:rPrChange w:id="84" w:author="Jody Birks" w:date="2023-02-14T14:34:00Z">
            <w:rPr>
              <w:del w:id="85" w:author="Michael Capaci" w:date="2023-02-14T14:52:00Z"/>
            </w:rPr>
          </w:rPrChange>
        </w:rPr>
      </w:pPr>
      <w:del w:id="86" w:author="Michael Capaci" w:date="2023-02-14T14:52:00Z">
        <w:r w:rsidRPr="0005578E" w:rsidDel="003B0EC1">
          <w:rPr>
            <w:strike/>
            <w:rPrChange w:id="87" w:author="Jody Birks" w:date="2023-02-14T14:34:00Z">
              <w:rPr/>
            </w:rPrChange>
          </w:rPr>
          <w:delText>PATH package validation flow chart</w:delText>
        </w:r>
      </w:del>
    </w:p>
    <w:p w14:paraId="160AE64F" w14:textId="33AEF255" w:rsidR="003D220C" w:rsidRDefault="003D220C" w:rsidP="00B72568">
      <w:pPr>
        <w:spacing w:line="240" w:lineRule="auto"/>
      </w:pPr>
      <w:r>
        <w:t>PATH system sampling plan</w:t>
      </w:r>
      <w:del w:id="88" w:author="Michael Capaci" w:date="2023-02-14T14:52:00Z">
        <w:r w:rsidDel="003B0EC1">
          <w:delText xml:space="preserve"> – </w:delText>
        </w:r>
        <w:r w:rsidRPr="00BF224B" w:rsidDel="003B0EC1">
          <w:rPr>
            <w:strike/>
            <w:rPrChange w:id="89" w:author="Jody Birks" w:date="2023-02-14T14:44:00Z">
              <w:rPr/>
            </w:rPrChange>
          </w:rPr>
          <w:delText>packaging validation</w:delText>
        </w:r>
      </w:del>
    </w:p>
    <w:p w14:paraId="59937973" w14:textId="7D9890D2" w:rsidR="003D220C" w:rsidRDefault="003D220C" w:rsidP="00B72568">
      <w:pPr>
        <w:spacing w:line="240" w:lineRule="auto"/>
        <w:rPr>
          <w:ins w:id="90" w:author="Jody Birks" w:date="2023-02-14T14:38:00Z"/>
        </w:rPr>
      </w:pPr>
      <w:r>
        <w:t>HFE package functionality and aseptic presentation</w:t>
      </w:r>
    </w:p>
    <w:p w14:paraId="60F8C9EA" w14:textId="790805EB" w:rsidR="0005578E" w:rsidDel="00BF7B64" w:rsidRDefault="0005578E" w:rsidP="00B72568">
      <w:pPr>
        <w:spacing w:line="240" w:lineRule="auto"/>
        <w:rPr>
          <w:del w:id="91" w:author="Jody Birks" w:date="2023-02-14T14:39:00Z"/>
        </w:rPr>
      </w:pPr>
      <w:ins w:id="92" w:author="Jody Birks" w:date="2023-02-14T14:41:00Z">
        <w:r>
          <w:t>Access to FDA Master File for Sealing process, packaging design</w:t>
        </w:r>
      </w:ins>
      <w:ins w:id="93" w:author="Jody Birks" w:date="2023-02-14T14:42:00Z">
        <w:r w:rsidR="00BF224B">
          <w:t xml:space="preserve"> </w:t>
        </w:r>
      </w:ins>
      <w:ins w:id="94" w:author="Jody Birks" w:date="2023-02-14T14:43:00Z">
        <w:r w:rsidR="00BF224B">
          <w:t>(</w:t>
        </w:r>
      </w:ins>
      <w:ins w:id="95" w:author="Jody Birks" w:date="2023-02-14T14:42:00Z">
        <w:r w:rsidR="00BF224B">
          <w:t>material specifications</w:t>
        </w:r>
      </w:ins>
      <w:ins w:id="96" w:author="Jody Birks" w:date="2023-02-14T14:43:00Z">
        <w:r w:rsidR="00BF224B">
          <w:t>, biocompatibility)</w:t>
        </w:r>
      </w:ins>
    </w:p>
    <w:p w14:paraId="43D7F77D" w14:textId="77777777" w:rsidR="00BF7B64" w:rsidRDefault="00BF7B64" w:rsidP="00B72568">
      <w:pPr>
        <w:spacing w:line="240" w:lineRule="auto"/>
        <w:rPr>
          <w:ins w:id="97" w:author="Michael Capaci" w:date="2023-02-14T15:02:00Z"/>
        </w:rPr>
      </w:pPr>
    </w:p>
    <w:p w14:paraId="3F3B0697" w14:textId="6506A45F" w:rsidR="003D220C" w:rsidDel="00BF7B64" w:rsidRDefault="003D220C" w:rsidP="00B72568">
      <w:pPr>
        <w:spacing w:line="240" w:lineRule="auto"/>
        <w:rPr>
          <w:del w:id="98" w:author="Michael Capaci" w:date="2023-02-14T15:04:00Z"/>
        </w:rPr>
      </w:pPr>
      <w:del w:id="99" w:author="Michael Capaci" w:date="2023-02-14T15:03:00Z">
        <w:r w:rsidDel="00BF7B64">
          <w:delText>Eagle Medical Packaging</w:delText>
        </w:r>
      </w:del>
      <w:del w:id="100" w:author="Michael Capaci" w:date="2023-02-14T15:04:00Z">
        <w:r w:rsidDel="00BF7B64">
          <w:delText xml:space="preserve"> PATH MSA IP</w:delText>
        </w:r>
      </w:del>
    </w:p>
    <w:p w14:paraId="68DD9BEA" w14:textId="4C14D993" w:rsidR="003D220C" w:rsidDel="00AD20DD" w:rsidRDefault="003D220C" w:rsidP="00B72568">
      <w:pPr>
        <w:spacing w:line="240" w:lineRule="auto"/>
        <w:rPr>
          <w:del w:id="101" w:author="Michael Capaci" w:date="2023-02-10T11:22:00Z"/>
        </w:rPr>
      </w:pPr>
      <w:del w:id="102" w:author="Michael Capaci" w:date="2023-02-10T11:22:00Z">
        <w:r w:rsidDel="00AD20DD">
          <w:delText>eBook #1, Packaging Accelerated Timeline Help</w:delText>
        </w:r>
      </w:del>
    </w:p>
    <w:p w14:paraId="184812D2" w14:textId="3F08CFFC" w:rsidR="003D220C" w:rsidDel="00AD20DD" w:rsidRDefault="003D220C" w:rsidP="00B72568">
      <w:pPr>
        <w:spacing w:line="240" w:lineRule="auto"/>
        <w:rPr>
          <w:del w:id="103" w:author="Michael Capaci" w:date="2023-02-10T11:22:00Z"/>
        </w:rPr>
      </w:pPr>
      <w:del w:id="104" w:author="Michael Capaci" w:date="2023-02-10T11:22:00Z">
        <w:r w:rsidDel="00AD20DD">
          <w:delText>eBook #2, Ready to start down the PATH</w:delText>
        </w:r>
      </w:del>
    </w:p>
    <w:p w14:paraId="4A411D59" w14:textId="3F350697" w:rsidR="003D220C" w:rsidRDefault="003D220C" w:rsidP="00B72568">
      <w:pPr>
        <w:spacing w:line="240" w:lineRule="auto"/>
      </w:pPr>
      <w:r>
        <w:t>PATH pouch packaging assembly drawing</w:t>
      </w:r>
    </w:p>
    <w:p w14:paraId="704AB32F" w14:textId="3810FCC9" w:rsidR="003D220C" w:rsidRDefault="003D220C" w:rsidP="00B72568">
      <w:pPr>
        <w:spacing w:line="240" w:lineRule="auto"/>
      </w:pPr>
      <w:r>
        <w:t>Generic Proxy Product top level assembly</w:t>
      </w:r>
      <w:ins w:id="105" w:author="Jody Birks" w:date="2023-02-14T14:40:00Z">
        <w:r w:rsidR="0005578E">
          <w:t xml:space="preserve"> drawing</w:t>
        </w:r>
      </w:ins>
    </w:p>
    <w:p w14:paraId="32E48182" w14:textId="043F7C99" w:rsidR="003D220C" w:rsidRDefault="003D220C" w:rsidP="00B72568">
      <w:pPr>
        <w:spacing w:line="240" w:lineRule="auto"/>
      </w:pPr>
      <w:r>
        <w:t xml:space="preserve">PATH 4-UP assembly drawing inner </w:t>
      </w:r>
      <w:ins w:id="106" w:author="Jody Birks" w:date="2023-02-14T14:35:00Z">
        <w:r w:rsidR="0005578E">
          <w:t>shipper</w:t>
        </w:r>
      </w:ins>
      <w:del w:id="107" w:author="Jody Birks" w:date="2023-02-14T14:35:00Z">
        <w:r w:rsidDel="0005578E">
          <w:delText>tote</w:delText>
        </w:r>
      </w:del>
    </w:p>
    <w:p w14:paraId="46D13D33" w14:textId="2B1CD355" w:rsidR="003D220C" w:rsidRDefault="003D220C" w:rsidP="00B72568">
      <w:pPr>
        <w:spacing w:line="240" w:lineRule="auto"/>
      </w:pPr>
      <w:r>
        <w:t xml:space="preserve">PATH labeling </w:t>
      </w:r>
      <w:ins w:id="108" w:author="Jody Birks" w:date="2023-02-14T14:35:00Z">
        <w:r w:rsidR="0005578E">
          <w:t xml:space="preserve">template </w:t>
        </w:r>
      </w:ins>
      <w:r>
        <w:t>(pouch, box, patient record)</w:t>
      </w:r>
    </w:p>
    <w:p w14:paraId="19894058" w14:textId="0182A598" w:rsidR="003D220C" w:rsidRDefault="003D220C" w:rsidP="00B72568">
      <w:pPr>
        <w:spacing w:line="240" w:lineRule="auto"/>
      </w:pPr>
      <w:r>
        <w:t>PATH product box material specification</w:t>
      </w:r>
    </w:p>
    <w:p w14:paraId="0C176302" w14:textId="560A9498" w:rsidR="003D220C" w:rsidRPr="00BF224B" w:rsidDel="003B0EC1" w:rsidRDefault="003D220C" w:rsidP="00B72568">
      <w:pPr>
        <w:spacing w:line="240" w:lineRule="auto"/>
        <w:rPr>
          <w:del w:id="109" w:author="Michael Capaci" w:date="2023-02-14T14:53:00Z"/>
          <w:strike/>
          <w:rPrChange w:id="110" w:author="Jody Birks" w:date="2023-02-14T14:45:00Z">
            <w:rPr>
              <w:del w:id="111" w:author="Michael Capaci" w:date="2023-02-14T14:53:00Z"/>
            </w:rPr>
          </w:rPrChange>
        </w:rPr>
      </w:pPr>
      <w:del w:id="112" w:author="Michael Capaci" w:date="2023-02-14T14:53:00Z">
        <w:r w:rsidRPr="00BF224B" w:rsidDel="003B0EC1">
          <w:rPr>
            <w:strike/>
            <w:rPrChange w:id="113" w:author="Jody Birks" w:date="2023-02-14T14:45:00Z">
              <w:rPr/>
            </w:rPrChange>
          </w:rPr>
          <w:delText xml:space="preserve">PATH </w:delText>
        </w:r>
      </w:del>
      <w:ins w:id="114" w:author="Jody Birks" w:date="2023-02-14T14:35:00Z">
        <w:del w:id="115" w:author="Michael Capaci" w:date="2023-02-14T14:53:00Z">
          <w:r w:rsidR="0005578E" w:rsidRPr="00BF224B" w:rsidDel="003B0EC1">
            <w:rPr>
              <w:strike/>
              <w:rPrChange w:id="116" w:author="Jody Birks" w:date="2023-02-14T14:45:00Z">
                <w:rPr/>
              </w:rPrChange>
            </w:rPr>
            <w:delText xml:space="preserve">inner &amp; </w:delText>
          </w:r>
        </w:del>
      </w:ins>
      <w:del w:id="117" w:author="Michael Capaci" w:date="2023-02-14T14:53:00Z">
        <w:r w:rsidRPr="00BF224B" w:rsidDel="003B0EC1">
          <w:rPr>
            <w:strike/>
            <w:rPrChange w:id="118" w:author="Jody Birks" w:date="2023-02-14T14:45:00Z">
              <w:rPr/>
            </w:rPrChange>
          </w:rPr>
          <w:delText>outer pouch, A7329, 4x9</w:delText>
        </w:r>
      </w:del>
      <w:ins w:id="119" w:author="Jody Birks" w:date="2023-02-14T14:35:00Z">
        <w:del w:id="120" w:author="Michael Capaci" w:date="2023-02-14T14:53:00Z">
          <w:r w:rsidR="0005578E" w:rsidRPr="00BF224B" w:rsidDel="003B0EC1">
            <w:rPr>
              <w:strike/>
              <w:rPrChange w:id="121" w:author="Jody Birks" w:date="2023-02-14T14:45:00Z">
                <w:rPr/>
              </w:rPrChange>
            </w:rPr>
            <w:delText>Material Specifications</w:delText>
          </w:r>
        </w:del>
      </w:ins>
    </w:p>
    <w:p w14:paraId="4268853F" w14:textId="09E348DA" w:rsidR="003D220C" w:rsidRPr="00BF224B" w:rsidDel="003B0EC1" w:rsidRDefault="003D220C" w:rsidP="00B72568">
      <w:pPr>
        <w:spacing w:line="240" w:lineRule="auto"/>
        <w:rPr>
          <w:del w:id="122" w:author="Michael Capaci" w:date="2023-02-14T14:53:00Z"/>
        </w:rPr>
      </w:pPr>
      <w:del w:id="123" w:author="Michael Capaci" w:date="2023-02-14T14:53:00Z">
        <w:r w:rsidRPr="0005578E" w:rsidDel="003B0EC1">
          <w:rPr>
            <w:strike/>
            <w:rPrChange w:id="124" w:author="Jody Birks" w:date="2023-02-14T14:35:00Z">
              <w:rPr/>
            </w:rPrChange>
          </w:rPr>
          <w:delText>PATH inner pouch, A9899, 3x7</w:delText>
        </w:r>
      </w:del>
    </w:p>
    <w:p w14:paraId="6ADDE552" w14:textId="23F250FB" w:rsidR="003D220C" w:rsidRPr="00BF224B" w:rsidDel="003B0EC1" w:rsidRDefault="003D220C" w:rsidP="00B72568">
      <w:pPr>
        <w:spacing w:line="240" w:lineRule="auto"/>
        <w:rPr>
          <w:del w:id="125" w:author="Michael Capaci" w:date="2023-02-14T14:53:00Z"/>
          <w:strike/>
          <w:rPrChange w:id="126" w:author="Jody Birks" w:date="2023-02-14T14:44:00Z">
            <w:rPr>
              <w:del w:id="127" w:author="Michael Capaci" w:date="2023-02-14T14:53:00Z"/>
            </w:rPr>
          </w:rPrChange>
        </w:rPr>
      </w:pPr>
      <w:del w:id="128" w:author="Michael Capaci" w:date="2023-02-14T14:53:00Z">
        <w:r w:rsidRPr="00BF224B" w:rsidDel="003B0EC1">
          <w:rPr>
            <w:strike/>
            <w:rPrChange w:id="129" w:author="Jody Birks" w:date="2023-02-14T14:44:00Z">
              <w:rPr/>
            </w:rPrChange>
          </w:rPr>
          <w:delText>Pouch material regulatory statements</w:delText>
        </w:r>
      </w:del>
      <w:ins w:id="130" w:author="Jody Birks" w:date="2023-02-14T14:39:00Z">
        <w:del w:id="131" w:author="Michael Capaci" w:date="2023-02-14T14:53:00Z">
          <w:r w:rsidR="0005578E" w:rsidRPr="00BF224B" w:rsidDel="003B0EC1">
            <w:rPr>
              <w:strike/>
              <w:rPrChange w:id="132" w:author="Jody Birks" w:date="2023-02-14T14:44:00Z">
                <w:rPr/>
              </w:rPrChange>
            </w:rPr>
            <w:delText>, biocompatibility, process controls</w:delText>
          </w:r>
        </w:del>
      </w:ins>
    </w:p>
    <w:p w14:paraId="708395E8" w14:textId="592ADB5F" w:rsidR="003D220C" w:rsidRDefault="003D220C" w:rsidP="00B72568">
      <w:pPr>
        <w:spacing w:line="240" w:lineRule="auto"/>
      </w:pPr>
      <w:r>
        <w:t>Transition Tyvek technical reference guide 2020</w:t>
      </w:r>
    </w:p>
    <w:p w14:paraId="5C2EA1D4" w14:textId="0CC1E5EC" w:rsidR="003D220C" w:rsidRDefault="003D220C" w:rsidP="00B72568">
      <w:pPr>
        <w:spacing w:line="240" w:lineRule="auto"/>
      </w:pPr>
      <w:r>
        <w:t xml:space="preserve">PATH </w:t>
      </w:r>
      <w:del w:id="133" w:author="Jody Birks" w:date="2023-02-14T14:36:00Z">
        <w:r w:rsidDel="0005578E">
          <w:delText xml:space="preserve">product </w:delText>
        </w:r>
      </w:del>
      <w:ins w:id="134" w:author="Jody Birks" w:date="2023-02-14T14:36:00Z">
        <w:r w:rsidR="0005578E">
          <w:t xml:space="preserve">4-up shipper </w:t>
        </w:r>
      </w:ins>
      <w:r>
        <w:t>box material specification</w:t>
      </w:r>
    </w:p>
    <w:p w14:paraId="1DB0879F" w14:textId="317C5CA9" w:rsidR="003D220C" w:rsidRPr="0005578E" w:rsidDel="003B0EC1" w:rsidRDefault="003D220C" w:rsidP="00B72568">
      <w:pPr>
        <w:spacing w:line="240" w:lineRule="auto"/>
        <w:rPr>
          <w:del w:id="135" w:author="Michael Capaci" w:date="2023-02-14T14:53:00Z"/>
          <w:strike/>
          <w:rPrChange w:id="136" w:author="Jody Birks" w:date="2023-02-14T14:36:00Z">
            <w:rPr>
              <w:del w:id="137" w:author="Michael Capaci" w:date="2023-02-14T14:53:00Z"/>
            </w:rPr>
          </w:rPrChange>
        </w:rPr>
      </w:pPr>
      <w:del w:id="138" w:author="Michael Capaci" w:date="2023-02-14T14:53:00Z">
        <w:r w:rsidRPr="0005578E" w:rsidDel="003B0EC1">
          <w:rPr>
            <w:strike/>
            <w:rPrChange w:id="139" w:author="Jody Birks" w:date="2023-02-14T14:36:00Z">
              <w:rPr/>
            </w:rPrChange>
          </w:rPr>
          <w:delText>PATH Beacon vacuum and Tyvek peel pouch material specification</w:delText>
        </w:r>
      </w:del>
    </w:p>
    <w:p w14:paraId="4F093C62" w14:textId="343A1613" w:rsidR="003D220C" w:rsidRDefault="003D220C" w:rsidP="00B72568">
      <w:pPr>
        <w:spacing w:line="240" w:lineRule="auto"/>
      </w:pPr>
      <w:r>
        <w:t>PATH incoming inspection and set up procedure</w:t>
      </w:r>
      <w:ins w:id="140" w:author="Jody Birks" w:date="2023-02-14T14:37:00Z">
        <w:r w:rsidR="0005578E">
          <w:t xml:space="preserve"> template</w:t>
        </w:r>
      </w:ins>
    </w:p>
    <w:p w14:paraId="039FC0E5" w14:textId="74658B7B" w:rsidR="003D220C" w:rsidRDefault="003D220C" w:rsidP="00B72568">
      <w:pPr>
        <w:spacing w:line="240" w:lineRule="auto"/>
      </w:pPr>
      <w:r>
        <w:t>PATH peel pouch packaging procedure</w:t>
      </w:r>
    </w:p>
    <w:p w14:paraId="76A4DD2D" w14:textId="0BA8A8CF" w:rsidR="003D220C" w:rsidRPr="0005578E" w:rsidDel="003B0EC1" w:rsidRDefault="003D220C" w:rsidP="00B72568">
      <w:pPr>
        <w:spacing w:line="240" w:lineRule="auto"/>
        <w:rPr>
          <w:del w:id="141" w:author="Michael Capaci" w:date="2023-02-14T14:53:00Z"/>
          <w:strike/>
          <w:rPrChange w:id="142" w:author="Jody Birks" w:date="2023-02-14T14:37:00Z">
            <w:rPr>
              <w:del w:id="143" w:author="Michael Capaci" w:date="2023-02-14T14:53:00Z"/>
            </w:rPr>
          </w:rPrChange>
        </w:rPr>
      </w:pPr>
      <w:del w:id="144" w:author="Michael Capaci" w:date="2023-02-14T14:53:00Z">
        <w:r w:rsidRPr="0005578E" w:rsidDel="003B0EC1">
          <w:rPr>
            <w:strike/>
            <w:rPrChange w:id="145" w:author="Jody Birks" w:date="2023-02-14T14:37:00Z">
              <w:rPr/>
            </w:rPrChange>
          </w:rPr>
          <w:delText>PATH validated settings chart</w:delText>
        </w:r>
      </w:del>
    </w:p>
    <w:p w14:paraId="0B379F75" w14:textId="4AEB681C" w:rsidR="003D220C" w:rsidRDefault="003D220C" w:rsidP="00B72568">
      <w:pPr>
        <w:spacing w:line="240" w:lineRule="auto"/>
      </w:pPr>
      <w:r>
        <w:lastRenderedPageBreak/>
        <w:t>PATH secondary packaging procedure</w:t>
      </w:r>
    </w:p>
    <w:p w14:paraId="5E9D38D6" w14:textId="320EA490" w:rsidR="003D220C" w:rsidRDefault="003D220C" w:rsidP="00B72568">
      <w:pPr>
        <w:spacing w:line="240" w:lineRule="auto"/>
      </w:pPr>
      <w:r>
        <w:t>PATH sterile load configuration</w:t>
      </w:r>
    </w:p>
    <w:p w14:paraId="76CC030C" w14:textId="1D6FFB4A" w:rsidR="003D220C" w:rsidRDefault="003D220C" w:rsidP="00B72568">
      <w:pPr>
        <w:spacing w:line="240" w:lineRule="auto"/>
      </w:pPr>
      <w:r>
        <w:t>E-submitter user manual</w:t>
      </w:r>
    </w:p>
    <w:p w14:paraId="6C080891" w14:textId="385B08CF" w:rsidR="00B72568" w:rsidDel="00AD20DD" w:rsidRDefault="00B72568" w:rsidP="00B72568">
      <w:pPr>
        <w:spacing w:line="240" w:lineRule="auto"/>
        <w:rPr>
          <w:del w:id="146" w:author="Michael Capaci" w:date="2023-02-10T11:23:00Z"/>
        </w:rPr>
      </w:pPr>
      <w:del w:id="147" w:author="Michael Capaci" w:date="2023-02-10T11:23:00Z">
        <w:r w:rsidDel="00AD20DD">
          <w:delText>FDA 9-19-2022 meeting minutes</w:delText>
        </w:r>
      </w:del>
    </w:p>
    <w:p w14:paraId="0E716DFA" w14:textId="77777777" w:rsidR="00B72568" w:rsidRDefault="00B72568" w:rsidP="00B72568">
      <w:pPr>
        <w:spacing w:line="240" w:lineRule="auto"/>
      </w:pPr>
    </w:p>
    <w:sectPr w:rsidR="00B72568" w:rsidSect="00590B2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644C0"/>
    <w:multiLevelType w:val="hybridMultilevel"/>
    <w:tmpl w:val="E7D680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17D4954"/>
    <w:multiLevelType w:val="hybridMultilevel"/>
    <w:tmpl w:val="A08EF802"/>
    <w:lvl w:ilvl="0" w:tplc="F11EBE28">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770042"/>
    <w:multiLevelType w:val="hybridMultilevel"/>
    <w:tmpl w:val="2E38823C"/>
    <w:lvl w:ilvl="0" w:tplc="F11EBE28">
      <w:numFmt w:val="bullet"/>
      <w:lvlText w:val="•"/>
      <w:lvlJc w:val="left"/>
      <w:pPr>
        <w:ind w:left="720" w:hanging="72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0DE421C"/>
    <w:multiLevelType w:val="hybridMultilevel"/>
    <w:tmpl w:val="D26405E0"/>
    <w:lvl w:ilvl="0" w:tplc="F11EBE28">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14976">
    <w:abstractNumId w:val="0"/>
  </w:num>
  <w:num w:numId="2" w16cid:durableId="1683971044">
    <w:abstractNumId w:val="1"/>
  </w:num>
  <w:num w:numId="3" w16cid:durableId="1828747133">
    <w:abstractNumId w:val="3"/>
  </w:num>
  <w:num w:numId="4" w16cid:durableId="114596985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y Morgan">
    <w15:presenceInfo w15:providerId="None" w15:userId="Roy Morgan"/>
  </w15:person>
  <w15:person w15:author="Michael Capaci">
    <w15:presenceInfo w15:providerId="AD" w15:userId="S-1-5-21-1927014055-2707877485-372308235-1259"/>
  </w15:person>
  <w15:person w15:author="Jody Birks">
    <w15:presenceInfo w15:providerId="AD" w15:userId="S::jbirks@eaglemedmail.com::fe10265a-7501-461f-952b-2ffaee20d0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comments="0" w:insDel="0" w:formatting="0" w:inkAnnotation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B26"/>
    <w:rsid w:val="00007A67"/>
    <w:rsid w:val="0005578E"/>
    <w:rsid w:val="00081926"/>
    <w:rsid w:val="000954A0"/>
    <w:rsid w:val="000A6701"/>
    <w:rsid w:val="00127A12"/>
    <w:rsid w:val="00134AE9"/>
    <w:rsid w:val="001D0077"/>
    <w:rsid w:val="003B0EC1"/>
    <w:rsid w:val="003D220C"/>
    <w:rsid w:val="00582C72"/>
    <w:rsid w:val="00590B26"/>
    <w:rsid w:val="005A4160"/>
    <w:rsid w:val="006D3A46"/>
    <w:rsid w:val="00744909"/>
    <w:rsid w:val="00763A55"/>
    <w:rsid w:val="008F43E7"/>
    <w:rsid w:val="00915C73"/>
    <w:rsid w:val="00961E7C"/>
    <w:rsid w:val="00AD20DD"/>
    <w:rsid w:val="00AE2A8C"/>
    <w:rsid w:val="00AF23CA"/>
    <w:rsid w:val="00B72568"/>
    <w:rsid w:val="00BF224B"/>
    <w:rsid w:val="00BF7B64"/>
    <w:rsid w:val="00C019F1"/>
    <w:rsid w:val="00C054FE"/>
    <w:rsid w:val="00C34447"/>
    <w:rsid w:val="00CB637F"/>
    <w:rsid w:val="00CF134F"/>
    <w:rsid w:val="00D44E88"/>
    <w:rsid w:val="00E05967"/>
    <w:rsid w:val="00FE2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B0EF6"/>
  <w15:chartTrackingRefBased/>
  <w15:docId w15:val="{17B6DC32-1558-433C-8E75-125F62F5F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C72"/>
    <w:pPr>
      <w:ind w:left="720"/>
      <w:contextualSpacing/>
    </w:pPr>
  </w:style>
  <w:style w:type="paragraph" w:styleId="Revision">
    <w:name w:val="Revision"/>
    <w:hidden/>
    <w:uiPriority w:val="99"/>
    <w:semiHidden/>
    <w:rsid w:val="000819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19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Capaci</dc:creator>
  <cp:keywords/>
  <dc:description/>
  <cp:lastModifiedBy>Michael Capaci</cp:lastModifiedBy>
  <cp:revision>2</cp:revision>
  <dcterms:created xsi:type="dcterms:W3CDTF">2023-02-14T23:06:00Z</dcterms:created>
  <dcterms:modified xsi:type="dcterms:W3CDTF">2023-02-14T23:06:00Z</dcterms:modified>
</cp:coreProperties>
</file>